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0002" w:type="dxa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0"/>
        <w:gridCol w:w="1134"/>
        <w:gridCol w:w="4248"/>
      </w:tblGrid>
      <w:tr w:rsidR="007E3060" w14:paraId="18E368D2" w14:textId="77777777" w:rsidTr="00DB3EE1">
        <w:trPr>
          <w:trHeight w:val="1004"/>
        </w:trPr>
        <w:tc>
          <w:tcPr>
            <w:tcW w:w="4620" w:type="dxa"/>
            <w:vAlign w:val="bottom"/>
          </w:tcPr>
          <w:p w14:paraId="37EA7645" w14:textId="1F1D3924" w:rsidR="007E3060" w:rsidRPr="00231292" w:rsidRDefault="00231292" w:rsidP="00DB3EE1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4942C013" w14:textId="77777777" w:rsidR="00231292" w:rsidRPr="00231292" w:rsidRDefault="00231292" w:rsidP="00231292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38C7F9ED" w14:textId="29F4FF1F" w:rsidR="007E3060" w:rsidRPr="00231292" w:rsidRDefault="00231292" w:rsidP="007E3060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6ACBD029" w14:textId="16A98D63" w:rsidR="007E3060" w:rsidRPr="00231292" w:rsidRDefault="00231292" w:rsidP="007E3060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7463DA25" w14:textId="27FDB7A5" w:rsidR="007E3060" w:rsidRPr="00503EF8" w:rsidRDefault="007E3060" w:rsidP="007E3060">
            <w:pPr>
              <w:rPr>
                <w:sz w:val="20"/>
                <w:szCs w:val="16"/>
              </w:rPr>
            </w:pPr>
            <w:r>
              <w:rPr>
                <w:sz w:val="16"/>
                <w:szCs w:val="16"/>
              </w:rPr>
              <w:t>Briefmuster GmbH – Postfach 10 20 30 – 70180 Stuttgart</w:t>
            </w:r>
          </w:p>
        </w:tc>
        <w:tc>
          <w:tcPr>
            <w:tcW w:w="1134" w:type="dxa"/>
            <w:vMerge w:val="restart"/>
          </w:tcPr>
          <w:p w14:paraId="35B4BDB8" w14:textId="77777777" w:rsidR="007E3060" w:rsidRDefault="007E3060" w:rsidP="007E3060"/>
        </w:tc>
        <w:tc>
          <w:tcPr>
            <w:tcW w:w="4248" w:type="dxa"/>
            <w:vMerge w:val="restart"/>
          </w:tcPr>
          <w:p w14:paraId="71DF147B" w14:textId="77777777" w:rsidR="007E3060" w:rsidRPr="003C1C5E" w:rsidRDefault="007E3060" w:rsidP="007E3060">
            <w:pPr>
              <w:rPr>
                <w:color w:val="000000" w:themeColor="text1"/>
              </w:rPr>
            </w:pPr>
          </w:p>
          <w:p w14:paraId="1621AE51" w14:textId="5ADF110D" w:rsidR="007E3060" w:rsidRPr="003C1C5E" w:rsidRDefault="00F76F78" w:rsidP="007E306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Ihre Kunden-Nr.</w:t>
            </w:r>
            <w:r w:rsidR="006B15E0" w:rsidRPr="003C1C5E">
              <w:rPr>
                <w:color w:val="000000" w:themeColor="text1"/>
              </w:rPr>
              <w:t>:</w:t>
            </w:r>
            <w:r>
              <w:rPr>
                <w:color w:val="000000" w:themeColor="text1"/>
              </w:rPr>
              <w:tab/>
              <w:t>294-499-XYZ</w:t>
            </w:r>
          </w:p>
          <w:p w14:paraId="2529282D" w14:textId="2B2F911F" w:rsidR="007E3060" w:rsidRPr="003C1C5E" w:rsidRDefault="00F76F78" w:rsidP="007E306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Ihre Bestellung</w:t>
            </w:r>
            <w:r w:rsidR="007E3060" w:rsidRPr="003C1C5E">
              <w:rPr>
                <w:color w:val="000000" w:themeColor="text1"/>
              </w:rPr>
              <w:t xml:space="preserve"> vom: </w:t>
            </w:r>
            <w:r>
              <w:rPr>
                <w:color w:val="000000" w:themeColor="text1"/>
              </w:rPr>
              <w:tab/>
              <w:t>20..-08-30</w:t>
            </w:r>
          </w:p>
          <w:p w14:paraId="410DC972" w14:textId="5AB80CC2" w:rsidR="007E3060" w:rsidRPr="003C1C5E" w:rsidRDefault="00F76F78" w:rsidP="007E306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Lieferdatum</w:t>
            </w:r>
            <w:r w:rsidR="007E3060" w:rsidRPr="003C1C5E">
              <w:rPr>
                <w:color w:val="000000" w:themeColor="text1"/>
              </w:rPr>
              <w:t xml:space="preserve">: </w:t>
            </w:r>
            <w:r>
              <w:rPr>
                <w:color w:val="000000" w:themeColor="text1"/>
              </w:rPr>
              <w:tab/>
            </w:r>
            <w:r>
              <w:rPr>
                <w:color w:val="000000" w:themeColor="text1"/>
              </w:rPr>
              <w:tab/>
              <w:t>20..-09-10</w:t>
            </w:r>
          </w:p>
          <w:p w14:paraId="48F5FDEB" w14:textId="054E8BB8" w:rsidR="007E3060" w:rsidRPr="00822618" w:rsidRDefault="00231292" w:rsidP="007E3060">
            <w:pPr>
              <w:rPr>
                <w:color w:val="8EAADB" w:themeColor="accent1" w:themeTint="99"/>
              </w:rPr>
            </w:pPr>
            <w:r w:rsidRPr="00822618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  <w:p w14:paraId="201B029B" w14:textId="11C891B5" w:rsidR="007E3060" w:rsidRPr="003C1C5E" w:rsidRDefault="007E3060" w:rsidP="007E3060">
            <w:pPr>
              <w:rPr>
                <w:color w:val="000000" w:themeColor="text1"/>
              </w:rPr>
            </w:pPr>
            <w:r w:rsidRPr="003C1C5E">
              <w:rPr>
                <w:color w:val="000000" w:themeColor="text1"/>
              </w:rPr>
              <w:t>Name:</w:t>
            </w:r>
            <w:r w:rsidR="00F76F78">
              <w:rPr>
                <w:color w:val="000000" w:themeColor="text1"/>
              </w:rPr>
              <w:tab/>
            </w:r>
            <w:r w:rsidR="00F76F78">
              <w:rPr>
                <w:color w:val="000000" w:themeColor="text1"/>
              </w:rPr>
              <w:tab/>
            </w:r>
            <w:r w:rsidR="00F76F78">
              <w:rPr>
                <w:color w:val="000000" w:themeColor="text1"/>
              </w:rPr>
              <w:tab/>
              <w:t>Karin Lang</w:t>
            </w:r>
          </w:p>
          <w:p w14:paraId="473FACCE" w14:textId="1E2BFDA8" w:rsidR="007E3060" w:rsidRPr="003C1C5E" w:rsidRDefault="007E3060" w:rsidP="007E3060">
            <w:pPr>
              <w:rPr>
                <w:color w:val="000000" w:themeColor="text1"/>
              </w:rPr>
            </w:pPr>
            <w:r w:rsidRPr="003C1C5E">
              <w:rPr>
                <w:color w:val="000000" w:themeColor="text1"/>
              </w:rPr>
              <w:t xml:space="preserve">Telefon: </w:t>
            </w:r>
            <w:r w:rsidR="00F76F78">
              <w:rPr>
                <w:color w:val="000000" w:themeColor="text1"/>
              </w:rPr>
              <w:tab/>
            </w:r>
            <w:r w:rsidR="00F76F78">
              <w:rPr>
                <w:color w:val="000000" w:themeColor="text1"/>
              </w:rPr>
              <w:tab/>
            </w:r>
            <w:r w:rsidR="00F514E2" w:rsidRPr="003C1C5E">
              <w:rPr>
                <w:color w:val="000000" w:themeColor="text1"/>
              </w:rPr>
              <w:t xml:space="preserve">+49 </w:t>
            </w:r>
            <w:r w:rsidR="00287FBA" w:rsidRPr="003C1C5E">
              <w:rPr>
                <w:color w:val="000000" w:themeColor="text1"/>
              </w:rPr>
              <w:t>711 123-49</w:t>
            </w:r>
          </w:p>
          <w:p w14:paraId="70D53306" w14:textId="03DA18E3" w:rsidR="007E3060" w:rsidRPr="009F4117" w:rsidRDefault="007E3060" w:rsidP="007E3060">
            <w:pPr>
              <w:rPr>
                <w:color w:val="000000" w:themeColor="text1"/>
                <w:lang w:val="it-IT"/>
              </w:rPr>
            </w:pPr>
            <w:r w:rsidRPr="009F4117">
              <w:rPr>
                <w:color w:val="000000" w:themeColor="text1"/>
                <w:lang w:val="it-IT"/>
              </w:rPr>
              <w:t xml:space="preserve">Telefax: </w:t>
            </w:r>
            <w:r w:rsidR="00F76F78" w:rsidRPr="009F4117">
              <w:rPr>
                <w:color w:val="000000" w:themeColor="text1"/>
                <w:lang w:val="it-IT"/>
              </w:rPr>
              <w:tab/>
            </w:r>
            <w:r w:rsidR="00F76F78" w:rsidRPr="009F4117">
              <w:rPr>
                <w:color w:val="000000" w:themeColor="text1"/>
                <w:lang w:val="it-IT"/>
              </w:rPr>
              <w:tab/>
            </w:r>
            <w:r w:rsidR="00F514E2" w:rsidRPr="009F4117">
              <w:rPr>
                <w:color w:val="000000" w:themeColor="text1"/>
                <w:lang w:val="it-IT"/>
              </w:rPr>
              <w:t xml:space="preserve">+49 </w:t>
            </w:r>
            <w:r w:rsidR="00287FBA" w:rsidRPr="009F4117">
              <w:rPr>
                <w:color w:val="000000" w:themeColor="text1"/>
                <w:lang w:val="it-IT"/>
              </w:rPr>
              <w:t>711 123-50</w:t>
            </w:r>
          </w:p>
          <w:p w14:paraId="3E13655D" w14:textId="57C80EC7" w:rsidR="007E3060" w:rsidRPr="009F4117" w:rsidRDefault="007E3060" w:rsidP="007E3060">
            <w:pPr>
              <w:rPr>
                <w:color w:val="000000" w:themeColor="text1"/>
                <w:sz w:val="9"/>
                <w:szCs w:val="9"/>
                <w:lang w:val="it-IT"/>
              </w:rPr>
            </w:pPr>
            <w:r w:rsidRPr="009F4117">
              <w:rPr>
                <w:color w:val="000000" w:themeColor="text1"/>
                <w:lang w:val="it-IT"/>
              </w:rPr>
              <w:t xml:space="preserve">E-Mail: </w:t>
            </w:r>
            <w:r w:rsidR="00F76F78" w:rsidRPr="009F4117">
              <w:rPr>
                <w:color w:val="000000" w:themeColor="text1"/>
                <w:lang w:val="it-IT"/>
              </w:rPr>
              <w:tab/>
            </w:r>
            <w:r w:rsidR="00F76F78" w:rsidRPr="009F4117">
              <w:rPr>
                <w:color w:val="000000" w:themeColor="text1"/>
                <w:lang w:val="it-IT"/>
              </w:rPr>
              <w:tab/>
            </w:r>
            <w:r w:rsidR="00F76F78" w:rsidRPr="009F4117">
              <w:rPr>
                <w:color w:val="000000" w:themeColor="text1"/>
                <w:lang w:val="it-IT"/>
              </w:rPr>
              <w:tab/>
            </w:r>
            <w:r w:rsidR="00F76F78" w:rsidRPr="009F4117">
              <w:rPr>
                <w:color w:val="000000" w:themeColor="text1"/>
                <w:sz w:val="12"/>
                <w:szCs w:val="12"/>
                <w:lang w:val="it-IT"/>
              </w:rPr>
              <w:t>karin.lang</w:t>
            </w:r>
            <w:r w:rsidR="008312FC" w:rsidRPr="009F4117">
              <w:rPr>
                <w:color w:val="000000" w:themeColor="text1"/>
                <w:sz w:val="12"/>
                <w:szCs w:val="12"/>
                <w:lang w:val="it-IT"/>
              </w:rPr>
              <w:t>@briefmuster-gmbh.com</w:t>
            </w:r>
          </w:p>
          <w:p w14:paraId="0924881D" w14:textId="7E1A2F1A" w:rsidR="007E3060" w:rsidRPr="00822618" w:rsidRDefault="00231292" w:rsidP="00231292">
            <w:pPr>
              <w:spacing w:line="259" w:lineRule="auto"/>
              <w:rPr>
                <w:color w:val="8EAADB" w:themeColor="accent1" w:themeTint="99"/>
              </w:rPr>
            </w:pPr>
            <w:r w:rsidRPr="00822618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  <w:p w14:paraId="59868684" w14:textId="062AFE5C" w:rsidR="007E3060" w:rsidRPr="00503EF8" w:rsidRDefault="007E3060" w:rsidP="007E3060">
            <w:r>
              <w:t xml:space="preserve">Datum: </w:t>
            </w:r>
            <w:r w:rsidR="00F76F78">
              <w:tab/>
            </w:r>
            <w:r w:rsidR="00F76F78">
              <w:tab/>
            </w:r>
            <w:r w:rsidR="000F17E4">
              <w:t>20..-</w:t>
            </w:r>
            <w:r w:rsidR="00F76F78">
              <w:t>09-10</w:t>
            </w:r>
          </w:p>
        </w:tc>
      </w:tr>
      <w:tr w:rsidR="007E3060" w14:paraId="4829F093" w14:textId="77777777" w:rsidTr="003C1C5E">
        <w:trPr>
          <w:trHeight w:hRule="exact" w:val="1641"/>
        </w:trPr>
        <w:tc>
          <w:tcPr>
            <w:tcW w:w="4620" w:type="dxa"/>
          </w:tcPr>
          <w:p w14:paraId="47C7BF6F" w14:textId="263E96C0" w:rsidR="003C1C5E" w:rsidRDefault="00F76F78" w:rsidP="00231292">
            <w:pPr>
              <w:rPr>
                <w:color w:val="000000" w:themeColor="text1"/>
              </w:rPr>
            </w:pPr>
            <w:bookmarkStart w:id="0" w:name="_GoBack" w:colFirst="0" w:colLast="0"/>
            <w:r>
              <w:rPr>
                <w:color w:val="000000" w:themeColor="text1"/>
              </w:rPr>
              <w:t>Kaufhaus</w:t>
            </w:r>
          </w:p>
          <w:p w14:paraId="7AA10CB6" w14:textId="63D9ABFA" w:rsidR="003C1C5E" w:rsidRDefault="00F76F78" w:rsidP="00231292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Peeker</w:t>
            </w:r>
            <w:proofErr w:type="spellEnd"/>
            <w:r>
              <w:rPr>
                <w:color w:val="000000" w:themeColor="text1"/>
              </w:rPr>
              <w:t xml:space="preserve"> &amp; </w:t>
            </w:r>
            <w:proofErr w:type="spellStart"/>
            <w:r>
              <w:rPr>
                <w:color w:val="000000" w:themeColor="text1"/>
              </w:rPr>
              <w:t>Coppenburg</w:t>
            </w:r>
            <w:proofErr w:type="spellEnd"/>
            <w:r>
              <w:rPr>
                <w:color w:val="000000" w:themeColor="text1"/>
              </w:rPr>
              <w:t xml:space="preserve"> GmbH</w:t>
            </w:r>
          </w:p>
          <w:p w14:paraId="4DBC6CE5" w14:textId="52DDC378" w:rsidR="003C1C5E" w:rsidRDefault="00F76F78" w:rsidP="002312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Herrn Maximilian Müller</w:t>
            </w:r>
          </w:p>
          <w:p w14:paraId="6949DA90" w14:textId="3F194406" w:rsidR="003C1C5E" w:rsidRDefault="00F76F78" w:rsidP="002312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Königstraße 246</w:t>
            </w:r>
          </w:p>
          <w:p w14:paraId="5BB2911A" w14:textId="08CF8A01" w:rsidR="003C1C5E" w:rsidRDefault="00F76F78" w:rsidP="002312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70184 Stu</w:t>
            </w:r>
            <w:ins w:id="1" w:author="Kunkel-Razum, Dr. Kathrin" w:date="2020-05-07T09:53:00Z">
              <w:r w:rsidR="009F4117">
                <w:rPr>
                  <w:color w:val="000000" w:themeColor="text1"/>
                </w:rPr>
                <w:t>t</w:t>
              </w:r>
            </w:ins>
            <w:r>
              <w:rPr>
                <w:color w:val="000000" w:themeColor="text1"/>
              </w:rPr>
              <w:t>tgart</w:t>
            </w:r>
          </w:p>
          <w:p w14:paraId="44FEA7D9" w14:textId="0AC92F23" w:rsidR="00231292" w:rsidRPr="00573333" w:rsidRDefault="00231292" w:rsidP="00231292">
            <w:pPr>
              <w:rPr>
                <w:color w:val="8EAADB" w:themeColor="accent1" w:themeTint="99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  <w:p w14:paraId="4F724423" w14:textId="065C2044" w:rsidR="00231292" w:rsidRDefault="00231292" w:rsidP="00231292"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</w:tc>
        <w:tc>
          <w:tcPr>
            <w:tcW w:w="1134" w:type="dxa"/>
            <w:vMerge/>
          </w:tcPr>
          <w:p w14:paraId="6DACC5A8" w14:textId="77777777" w:rsidR="007E3060" w:rsidRDefault="007E3060" w:rsidP="007E3060"/>
        </w:tc>
        <w:tc>
          <w:tcPr>
            <w:tcW w:w="4248" w:type="dxa"/>
            <w:vMerge/>
          </w:tcPr>
          <w:p w14:paraId="1827C129" w14:textId="77777777" w:rsidR="007E3060" w:rsidRDefault="007E3060" w:rsidP="007E3060"/>
        </w:tc>
      </w:tr>
      <w:bookmarkEnd w:id="0"/>
      <w:tr w:rsidR="007E3060" w14:paraId="077902A5" w14:textId="77777777" w:rsidTr="00DB3EE1">
        <w:trPr>
          <w:trHeight w:val="20"/>
        </w:trPr>
        <w:tc>
          <w:tcPr>
            <w:tcW w:w="4620" w:type="dxa"/>
          </w:tcPr>
          <w:p w14:paraId="0BFF1777" w14:textId="77777777" w:rsidR="007E3060" w:rsidRDefault="007E3060" w:rsidP="007E3060"/>
        </w:tc>
        <w:tc>
          <w:tcPr>
            <w:tcW w:w="1134" w:type="dxa"/>
            <w:vMerge/>
          </w:tcPr>
          <w:p w14:paraId="5433DE76" w14:textId="77777777" w:rsidR="007E3060" w:rsidRDefault="007E3060" w:rsidP="007E3060"/>
        </w:tc>
        <w:tc>
          <w:tcPr>
            <w:tcW w:w="4248" w:type="dxa"/>
            <w:vMerge/>
          </w:tcPr>
          <w:p w14:paraId="64EA317A" w14:textId="77777777" w:rsidR="007E3060" w:rsidRDefault="007E3060" w:rsidP="007E3060"/>
        </w:tc>
      </w:tr>
    </w:tbl>
    <w:p w14:paraId="174E739F" w14:textId="77777777" w:rsidR="00231292" w:rsidRPr="00573333" w:rsidRDefault="00231292" w:rsidP="00231292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190D29B3" w14:textId="77777777" w:rsidR="00231292" w:rsidRPr="00573333" w:rsidRDefault="00231292" w:rsidP="00B3538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018F153F" w14:textId="5FFC34C6" w:rsidR="003C1C5E" w:rsidRPr="000F17E4" w:rsidRDefault="003867EE" w:rsidP="00FB5A7E">
      <w:pPr>
        <w:rPr>
          <w:b/>
          <w:bCs/>
        </w:rPr>
      </w:pPr>
      <w:r>
        <w:rPr>
          <w:b/>
          <w:bCs/>
        </w:rPr>
        <w:t>Rechnung</w:t>
      </w:r>
      <w:r w:rsidR="00F76F78">
        <w:rPr>
          <w:b/>
          <w:bCs/>
        </w:rPr>
        <w:t>- Nr. 20..-9-1384-B-R</w:t>
      </w:r>
    </w:p>
    <w:p w14:paraId="637AE691" w14:textId="4DF6B1F0" w:rsidR="000F17E4" w:rsidRDefault="000F17E4" w:rsidP="000F17E4">
      <w:pPr>
        <w:rPr>
          <w:rFonts w:ascii="Calibri" w:hAnsi="Calibri" w:cs="Calibri"/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4E541DFB" w14:textId="68C8DD8E" w:rsidR="00E30EEA" w:rsidRDefault="00E30EEA" w:rsidP="000F17E4">
      <w:pPr>
        <w:rPr>
          <w:rFonts w:ascii="Calibri" w:hAnsi="Calibri" w:cs="Calibri"/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7CE86D6B" w14:textId="6316FE0C" w:rsidR="00E30EEA" w:rsidRPr="00E30EEA" w:rsidRDefault="00E30EEA" w:rsidP="000F17E4">
      <w:pPr>
        <w:rPr>
          <w:rFonts w:ascii="Calibri" w:hAnsi="Calibri" w:cs="Calibri"/>
        </w:rPr>
      </w:pPr>
      <w:r w:rsidRPr="00E30EEA">
        <w:rPr>
          <w:rFonts w:ascii="Calibri" w:hAnsi="Calibri" w:cs="Calibri"/>
        </w:rPr>
        <w:t xml:space="preserve">Sehr geehrter Herr Müller, </w:t>
      </w:r>
    </w:p>
    <w:p w14:paraId="041D0EAB" w14:textId="61649178" w:rsidR="00E30EEA" w:rsidRPr="00E30EEA" w:rsidRDefault="00EB7368" w:rsidP="00EB7368">
      <w:pPr>
        <w:tabs>
          <w:tab w:val="left" w:pos="5670"/>
        </w:tabs>
        <w:rPr>
          <w:rFonts w:ascii="Calibri" w:hAnsi="Calibri" w:cs="Calibri"/>
        </w:rPr>
      </w:pPr>
      <w:r w:rsidRPr="00D94F37">
        <w:rPr>
          <w:rFonts w:ascii="Calibri" w:hAnsi="Calibri" w:cs="Calibri"/>
          <w:color w:val="8EAADB" w:themeColor="accent1" w:themeTint="99"/>
        </w:rPr>
        <w:t>•</w:t>
      </w:r>
    </w:p>
    <w:p w14:paraId="4A7EED9F" w14:textId="0CC586D3" w:rsidR="00E30EEA" w:rsidRDefault="00E30EEA" w:rsidP="000F17E4">
      <w:pPr>
        <w:rPr>
          <w:rFonts w:ascii="Calibri" w:hAnsi="Calibri" w:cs="Calibri"/>
        </w:rPr>
      </w:pPr>
      <w:r>
        <w:rPr>
          <w:rFonts w:ascii="Calibri" w:hAnsi="Calibri" w:cs="Calibri"/>
        </w:rPr>
        <w:t>wir haben Ihren schriftlichen Auftrag ausgeführt und berechnen Ihnen folgende Positionen:</w:t>
      </w:r>
    </w:p>
    <w:p w14:paraId="10D20347" w14:textId="7EFF41D3" w:rsidR="00E30EEA" w:rsidRPr="00E30EEA" w:rsidRDefault="00E30EEA" w:rsidP="000F17E4">
      <w:pPr>
        <w:rPr>
          <w:rFonts w:ascii="Calibri" w:hAnsi="Calibri" w:cs="Calibri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tbl>
      <w:tblPr>
        <w:tblpPr w:leftFromText="141" w:rightFromText="141" w:vertAnchor="text" w:horzAnchor="margin" w:tblpXSpec="center" w:tblpY="233"/>
        <w:tblW w:w="93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3"/>
        <w:gridCol w:w="1527"/>
        <w:gridCol w:w="2283"/>
        <w:gridCol w:w="1074"/>
        <w:gridCol w:w="1647"/>
        <w:gridCol w:w="1779"/>
      </w:tblGrid>
      <w:tr w:rsidR="00E30EEA" w:rsidRPr="00E30EEA" w14:paraId="06089854" w14:textId="77777777" w:rsidTr="00E30EEA">
        <w:trPr>
          <w:trHeight w:val="498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48CA3E6" w14:textId="77777777" w:rsidR="00E30EEA" w:rsidRPr="00E30EEA" w:rsidRDefault="00E30EEA" w:rsidP="00E30EEA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E30EE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  <w:t>Position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2787E21" w14:textId="77777777" w:rsidR="00E30EEA" w:rsidRPr="00E30EEA" w:rsidRDefault="00E30EEA" w:rsidP="00E30EEA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E30EE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  <w:t>Artikel-Nr.</w:t>
            </w:r>
          </w:p>
        </w:tc>
        <w:tc>
          <w:tcPr>
            <w:tcW w:w="2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38B8E15" w14:textId="77777777" w:rsidR="00E30EEA" w:rsidRPr="00E30EEA" w:rsidRDefault="00E30EEA" w:rsidP="00E30EEA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E30EE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  <w:t>Bezeichnung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BD68A28" w14:textId="77777777" w:rsidR="00E30EEA" w:rsidRPr="00E30EEA" w:rsidRDefault="00E30EEA" w:rsidP="00E30EEA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E30EE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  <w:t>Anzahl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07EE1CC" w14:textId="77777777" w:rsidR="00E30EEA" w:rsidRPr="00E30EEA" w:rsidRDefault="00E30EEA" w:rsidP="00E30EEA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E30EE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  <w:t>Einzelpreis</w:t>
            </w:r>
            <w:r w:rsidRPr="00E30EE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  <w:br/>
              <w:t>in EUR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EA90A9B" w14:textId="77777777" w:rsidR="00E30EEA" w:rsidRPr="00E30EEA" w:rsidRDefault="00E30EEA" w:rsidP="00E30EEA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E30EE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  <w:t>Gesamtpreis</w:t>
            </w:r>
            <w:r w:rsidRPr="00E30EE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  <w:br/>
              <w:t>in EUR</w:t>
            </w:r>
          </w:p>
        </w:tc>
      </w:tr>
      <w:tr w:rsidR="00E30EEA" w:rsidRPr="00E30EEA" w14:paraId="7F7E0120" w14:textId="77777777" w:rsidTr="00E30EEA">
        <w:trPr>
          <w:trHeight w:val="321"/>
        </w:trPr>
        <w:tc>
          <w:tcPr>
            <w:tcW w:w="10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894F4" w14:textId="77777777" w:rsidR="00E30EEA" w:rsidRPr="00E30EEA" w:rsidRDefault="00E30EEA" w:rsidP="00E30EE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0E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6FE3A" w14:textId="77777777" w:rsidR="00E30EEA" w:rsidRPr="00E30EEA" w:rsidRDefault="00E30EEA" w:rsidP="00E30EE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0E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300 499 99</w:t>
            </w: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3C9A5" w14:textId="77777777" w:rsidR="00E30EEA" w:rsidRPr="00E30EEA" w:rsidRDefault="00E30EEA" w:rsidP="00E30EEA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0E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Kaschmirpullover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B78DD" w14:textId="77777777" w:rsidR="00E30EEA" w:rsidRPr="00E30EEA" w:rsidRDefault="00E30EEA" w:rsidP="00E30EEA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0E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50,00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8796C" w14:textId="77777777" w:rsidR="00E30EEA" w:rsidRPr="00E30EEA" w:rsidRDefault="00E30EEA" w:rsidP="00E30EEA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0E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169,00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6F47B" w14:textId="77777777" w:rsidR="00E30EEA" w:rsidRPr="00E30EEA" w:rsidRDefault="00E30EEA" w:rsidP="00E30EEA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0E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 xml:space="preserve">8.450,00  </w:t>
            </w:r>
          </w:p>
        </w:tc>
      </w:tr>
      <w:tr w:rsidR="00E30EEA" w:rsidRPr="00E30EEA" w14:paraId="3CC55D33" w14:textId="77777777" w:rsidTr="000315C5">
        <w:trPr>
          <w:trHeight w:val="321"/>
        </w:trPr>
        <w:tc>
          <w:tcPr>
            <w:tcW w:w="10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FFE1ECA" w14:textId="77777777" w:rsidR="00E30EEA" w:rsidRPr="00E30EEA" w:rsidRDefault="00E30EEA" w:rsidP="00E30EE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0E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2EFF017" w14:textId="77777777" w:rsidR="00E30EEA" w:rsidRPr="00E30EEA" w:rsidRDefault="00E30EEA" w:rsidP="00E30EE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0E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139 356 09</w:t>
            </w: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9DA91D8" w14:textId="77777777" w:rsidR="00E30EEA" w:rsidRPr="00E30EEA" w:rsidRDefault="00E30EEA" w:rsidP="00E30EEA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0E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Rollkragenpullover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11A1676" w14:textId="77777777" w:rsidR="00E30EEA" w:rsidRPr="00E30EEA" w:rsidRDefault="00E30EEA" w:rsidP="00E30EEA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0E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110,00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0DC849B" w14:textId="77777777" w:rsidR="00E30EEA" w:rsidRPr="00E30EEA" w:rsidRDefault="00E30EEA" w:rsidP="00E30EEA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0E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99,00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6D8230C" w14:textId="77777777" w:rsidR="00E30EEA" w:rsidRPr="00E30EEA" w:rsidRDefault="00E30EEA" w:rsidP="00E30EEA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0E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 xml:space="preserve">10.890,00  </w:t>
            </w:r>
          </w:p>
        </w:tc>
      </w:tr>
      <w:tr w:rsidR="00E30EEA" w:rsidRPr="00E30EEA" w14:paraId="090466F6" w14:textId="77777777" w:rsidTr="00E30EEA">
        <w:trPr>
          <w:trHeight w:val="321"/>
        </w:trPr>
        <w:tc>
          <w:tcPr>
            <w:tcW w:w="102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53F32" w14:textId="77777777" w:rsidR="00E30EEA" w:rsidRPr="00E30EEA" w:rsidRDefault="00E30EEA" w:rsidP="00E30EE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0E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660EB" w14:textId="77777777" w:rsidR="00E30EEA" w:rsidRPr="00E30EEA" w:rsidRDefault="00E30EEA" w:rsidP="00E30EE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0E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193 476 09</w:t>
            </w: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0E5AB" w14:textId="77777777" w:rsidR="00E30EEA" w:rsidRPr="00E30EEA" w:rsidRDefault="00E30EEA" w:rsidP="00E30EEA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0E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Strickjacken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7CA35" w14:textId="77777777" w:rsidR="00E30EEA" w:rsidRPr="00E30EEA" w:rsidRDefault="00E30EEA" w:rsidP="00E30EEA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0E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150,00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51B1C" w14:textId="77777777" w:rsidR="00E30EEA" w:rsidRPr="00E30EEA" w:rsidRDefault="00E30EEA" w:rsidP="00E30EEA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0E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179,00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DE26F" w14:textId="77777777" w:rsidR="00E30EEA" w:rsidRPr="00E30EEA" w:rsidRDefault="00E30EEA" w:rsidP="00E30EEA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0E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 xml:space="preserve">26.850,00  </w:t>
            </w:r>
          </w:p>
        </w:tc>
      </w:tr>
      <w:tr w:rsidR="00E30EEA" w:rsidRPr="00E30EEA" w14:paraId="1813E74C" w14:textId="77777777" w:rsidTr="000315C5">
        <w:trPr>
          <w:trHeight w:val="321"/>
        </w:trPr>
        <w:tc>
          <w:tcPr>
            <w:tcW w:w="10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8EEAC69" w14:textId="77777777" w:rsidR="00E30EEA" w:rsidRPr="00E30EEA" w:rsidRDefault="00E30EEA" w:rsidP="00E30EE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0E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758DEBC" w14:textId="77777777" w:rsidR="00E30EEA" w:rsidRPr="00E30EEA" w:rsidRDefault="00E30EEA" w:rsidP="00E30EE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0E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220 257 90</w:t>
            </w: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7659AAE" w14:textId="77777777" w:rsidR="00E30EEA" w:rsidRPr="00E30EEA" w:rsidRDefault="00E30EEA" w:rsidP="00E30EEA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0E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Baumwollshirts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FEBCA85" w14:textId="77777777" w:rsidR="00E30EEA" w:rsidRPr="00E30EEA" w:rsidRDefault="00E30EEA" w:rsidP="00E30EEA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0E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50,00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3C52AD5" w14:textId="77777777" w:rsidR="00E30EEA" w:rsidRPr="00E30EEA" w:rsidRDefault="00E30EEA" w:rsidP="00E30EEA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0E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55,00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E08F10A" w14:textId="77777777" w:rsidR="00E30EEA" w:rsidRPr="00E30EEA" w:rsidRDefault="00E30EEA" w:rsidP="00E30EEA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0E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 xml:space="preserve">2.750,00  </w:t>
            </w:r>
          </w:p>
        </w:tc>
      </w:tr>
      <w:tr w:rsidR="00E30EEA" w:rsidRPr="00E30EEA" w14:paraId="522FEA6E" w14:textId="77777777" w:rsidTr="00E30EEA">
        <w:trPr>
          <w:trHeight w:val="321"/>
        </w:trPr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D2035" w14:textId="77777777" w:rsidR="00E30EEA" w:rsidRPr="00E30EEA" w:rsidRDefault="00E30EEA" w:rsidP="00E30EE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0E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963AC" w14:textId="77777777" w:rsidR="00E30EEA" w:rsidRPr="00E30EEA" w:rsidRDefault="00E30EEA" w:rsidP="00E30EEA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0E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123 997 99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1B632" w14:textId="77777777" w:rsidR="00E30EEA" w:rsidRPr="00E30EEA" w:rsidRDefault="00E30EEA" w:rsidP="00E30EEA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0E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Seidenshirts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7679D" w14:textId="77777777" w:rsidR="00E30EEA" w:rsidRPr="00E30EEA" w:rsidRDefault="00E30EEA" w:rsidP="00E30EEA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0E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250,00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EEEDE" w14:textId="77777777" w:rsidR="00E30EEA" w:rsidRPr="00E30EEA" w:rsidRDefault="00E30EEA" w:rsidP="00E30EEA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0E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59,00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E85CE" w14:textId="77777777" w:rsidR="00E30EEA" w:rsidRPr="00E30EEA" w:rsidRDefault="00E30EEA" w:rsidP="00E30EEA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0E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 xml:space="preserve">14.750,00  </w:t>
            </w:r>
          </w:p>
        </w:tc>
      </w:tr>
      <w:tr w:rsidR="00E30EEA" w:rsidRPr="00E30EEA" w14:paraId="31D4AEAA" w14:textId="77777777" w:rsidTr="00E30EEA">
        <w:trPr>
          <w:trHeight w:val="321"/>
        </w:trPr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15974" w14:textId="77777777" w:rsidR="00E30EEA" w:rsidRPr="00E30EEA" w:rsidRDefault="00E30EEA" w:rsidP="00E30EEA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1624D" w14:textId="77777777" w:rsidR="00E30EEA" w:rsidRPr="00E30EEA" w:rsidRDefault="00E30EEA" w:rsidP="00E30EE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4EF6D" w14:textId="77777777" w:rsidR="00E30EEA" w:rsidRPr="00E30EEA" w:rsidRDefault="00E30EEA" w:rsidP="00E30EE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1FF12" w14:textId="77777777" w:rsidR="00E30EEA" w:rsidRPr="00E30EEA" w:rsidRDefault="00E30EEA" w:rsidP="00E30EE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2FA2E" w14:textId="77777777" w:rsidR="00E30EEA" w:rsidRPr="00E30EEA" w:rsidRDefault="00E30EEA" w:rsidP="00E30EEA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0E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Summe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489BC" w14:textId="77777777" w:rsidR="00E30EEA" w:rsidRPr="00E30EEA" w:rsidRDefault="00E30EEA" w:rsidP="00E30EEA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0E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 xml:space="preserve">63.690,00  </w:t>
            </w:r>
          </w:p>
        </w:tc>
      </w:tr>
      <w:tr w:rsidR="00E30EEA" w:rsidRPr="00E30EEA" w14:paraId="5C4FF57F" w14:textId="77777777" w:rsidTr="00E30EEA">
        <w:trPr>
          <w:trHeight w:val="321"/>
        </w:trPr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D8088" w14:textId="77777777" w:rsidR="00E30EEA" w:rsidRPr="00E30EEA" w:rsidRDefault="00E30EEA" w:rsidP="00E30EEA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8B3E8" w14:textId="77777777" w:rsidR="00E30EEA" w:rsidRPr="00E30EEA" w:rsidRDefault="00E30EEA" w:rsidP="00E30EE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A7E3C" w14:textId="77777777" w:rsidR="00E30EEA" w:rsidRPr="00E30EEA" w:rsidRDefault="00E30EEA" w:rsidP="00E30EE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98B0E" w14:textId="77777777" w:rsidR="00E30EEA" w:rsidRPr="00E30EEA" w:rsidRDefault="00E30EEA" w:rsidP="00E30EE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867F6" w14:textId="5D42279E" w:rsidR="00E30EEA" w:rsidRPr="00E30EEA" w:rsidRDefault="00E30EEA" w:rsidP="00E30EEA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noBreakHyphen/>
            </w:r>
            <w:r w:rsidRPr="00E30E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 xml:space="preserve"> 10 % Rabatt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913F9" w14:textId="77777777" w:rsidR="00E30EEA" w:rsidRPr="00E30EEA" w:rsidRDefault="00E30EEA" w:rsidP="008940FD">
            <w:pPr>
              <w:spacing w:line="240" w:lineRule="auto"/>
              <w:ind w:right="-86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0E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 xml:space="preserve">6.369,00  </w:t>
            </w:r>
          </w:p>
        </w:tc>
      </w:tr>
      <w:tr w:rsidR="00E30EEA" w:rsidRPr="00E30EEA" w14:paraId="451710E7" w14:textId="77777777" w:rsidTr="00E30EEA">
        <w:trPr>
          <w:trHeight w:val="321"/>
        </w:trPr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9F244" w14:textId="77777777" w:rsidR="00E30EEA" w:rsidRPr="00E30EEA" w:rsidRDefault="00E30EEA" w:rsidP="00E30EEA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FC81D" w14:textId="77777777" w:rsidR="00E30EEA" w:rsidRPr="00E30EEA" w:rsidRDefault="00E30EEA" w:rsidP="00E30EE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0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CB6DC" w14:textId="017C71FA" w:rsidR="00E30EEA" w:rsidRPr="00E30EEA" w:rsidRDefault="00E30EEA" w:rsidP="00E30EEA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0E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+ Ve</w:t>
            </w:r>
            <w:r w:rsidR="00DD0AD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r</w:t>
            </w:r>
            <w:r w:rsidRPr="00E30E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packungs- und Versandkosten netto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0FFAD9" w14:textId="77777777" w:rsidR="00E30EEA" w:rsidRPr="00E30EEA" w:rsidRDefault="00E30EEA" w:rsidP="00E30EEA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0E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 xml:space="preserve">0,00  </w:t>
            </w:r>
          </w:p>
        </w:tc>
      </w:tr>
      <w:tr w:rsidR="00E30EEA" w:rsidRPr="00E30EEA" w14:paraId="3CEB97DC" w14:textId="77777777" w:rsidTr="00E30EEA">
        <w:trPr>
          <w:trHeight w:val="321"/>
        </w:trPr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03EFE" w14:textId="77777777" w:rsidR="00E30EEA" w:rsidRPr="00E30EEA" w:rsidRDefault="00E30EEA" w:rsidP="00E30EEA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D5E48" w14:textId="77777777" w:rsidR="00E30EEA" w:rsidRPr="00E30EEA" w:rsidRDefault="00E30EEA" w:rsidP="00E30EE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6B8FE" w14:textId="77777777" w:rsidR="00E30EEA" w:rsidRPr="00E30EEA" w:rsidRDefault="00E30EEA" w:rsidP="00E30EE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38AAA" w14:textId="77777777" w:rsidR="00E30EEA" w:rsidRPr="00E30EEA" w:rsidRDefault="00E30EEA" w:rsidP="00E30EE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B83E9" w14:textId="77777777" w:rsidR="00E30EEA" w:rsidRPr="00E30EEA" w:rsidRDefault="00E30EEA" w:rsidP="00E30EEA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0E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Nettobetrag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047B4" w14:textId="77777777" w:rsidR="00E30EEA" w:rsidRPr="00E30EEA" w:rsidRDefault="00E30EEA" w:rsidP="00E30EEA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0E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 xml:space="preserve">57.321,00  </w:t>
            </w:r>
          </w:p>
        </w:tc>
      </w:tr>
      <w:tr w:rsidR="00E30EEA" w:rsidRPr="00E30EEA" w14:paraId="6A289EE0" w14:textId="77777777" w:rsidTr="00E30EEA">
        <w:trPr>
          <w:trHeight w:val="321"/>
        </w:trPr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DBA19" w14:textId="77777777" w:rsidR="00E30EEA" w:rsidRPr="00E30EEA" w:rsidRDefault="00E30EEA" w:rsidP="00E30EEA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92F7E" w14:textId="77777777" w:rsidR="00E30EEA" w:rsidRPr="00E30EEA" w:rsidRDefault="00E30EEA" w:rsidP="00E30EE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FC985" w14:textId="77777777" w:rsidR="00E30EEA" w:rsidRPr="00E30EEA" w:rsidRDefault="00E30EEA" w:rsidP="00E30EE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7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2B780" w14:textId="77777777" w:rsidR="00E30EEA" w:rsidRPr="00E30EEA" w:rsidRDefault="00E30EEA" w:rsidP="00E30EEA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0E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+ 19 % Umsatzsteuer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D68E94" w14:textId="77777777" w:rsidR="00E30EEA" w:rsidRPr="00E30EEA" w:rsidRDefault="00E30EEA" w:rsidP="00E30EEA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0E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 xml:space="preserve">10.890,99  </w:t>
            </w:r>
          </w:p>
        </w:tc>
      </w:tr>
      <w:tr w:rsidR="00E30EEA" w:rsidRPr="00E30EEA" w14:paraId="34726BD1" w14:textId="77777777" w:rsidTr="00E30EEA">
        <w:trPr>
          <w:trHeight w:val="321"/>
        </w:trPr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3F2C8" w14:textId="77777777" w:rsidR="00E30EEA" w:rsidRPr="00E30EEA" w:rsidRDefault="00E30EEA" w:rsidP="00E30EEA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5C2B8" w14:textId="77777777" w:rsidR="00E30EEA" w:rsidRPr="00E30EEA" w:rsidRDefault="00E30EEA" w:rsidP="00E30EE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BBB14" w14:textId="77777777" w:rsidR="00E30EEA" w:rsidRPr="00E30EEA" w:rsidRDefault="00E30EEA" w:rsidP="00E30EE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4A484" w14:textId="77777777" w:rsidR="00E30EEA" w:rsidRPr="00E30EEA" w:rsidRDefault="00E30EEA" w:rsidP="00E30EE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822E9" w14:textId="77777777" w:rsidR="00E30EEA" w:rsidRPr="00E30EEA" w:rsidRDefault="00E30EEA" w:rsidP="00E30EEA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E30EE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  <w:t>Brutto gesamt</w:t>
            </w:r>
          </w:p>
        </w:tc>
        <w:tc>
          <w:tcPr>
            <w:tcW w:w="177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C01F03" w14:textId="77777777" w:rsidR="00E30EEA" w:rsidRPr="00E30EEA" w:rsidRDefault="00E30EEA" w:rsidP="00E30EEA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E30EE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  <w:t xml:space="preserve">68.211,99  </w:t>
            </w:r>
          </w:p>
        </w:tc>
      </w:tr>
    </w:tbl>
    <w:p w14:paraId="7CEC3279" w14:textId="77777777" w:rsidR="000F17E4" w:rsidRPr="00573333" w:rsidRDefault="000F17E4" w:rsidP="000F17E4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6EE5CC72" w14:textId="0264BE68" w:rsidR="007C03D3" w:rsidRDefault="00E30EEA" w:rsidP="00FB5A7E">
      <w:r w:rsidRPr="00DD0ADE">
        <w:rPr>
          <w:b/>
          <w:bCs/>
        </w:rPr>
        <w:t>Zahlungsbedingungen:</w:t>
      </w:r>
      <w:r>
        <w:t xml:space="preserve"> Zahlbar innerhalb von 14 Tagen mit 2 % Skonto </w:t>
      </w:r>
      <w:r w:rsidR="00DD0ADE">
        <w:t>oder von 30 Tagen ohne Abzug.</w:t>
      </w:r>
    </w:p>
    <w:p w14:paraId="0C593815" w14:textId="1C710A90" w:rsidR="000F17E4" w:rsidRPr="00573333" w:rsidRDefault="000F17E4" w:rsidP="000F17E4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2361FBC9" w14:textId="67C99821" w:rsidR="00D94F37" w:rsidRDefault="00650388" w:rsidP="00105784">
      <w:pPr>
        <w:jc w:val="both"/>
      </w:pPr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21F1B294" wp14:editId="7DE9ED91">
            <wp:simplePos x="0" y="0"/>
            <wp:positionH relativeFrom="column">
              <wp:posOffset>5017770</wp:posOffset>
            </wp:positionH>
            <wp:positionV relativeFrom="paragraph">
              <wp:posOffset>38100</wp:posOffset>
            </wp:positionV>
            <wp:extent cx="916305" cy="914400"/>
            <wp:effectExtent l="19050" t="19050" r="17145" b="19050"/>
            <wp:wrapThrough wrapText="bothSides">
              <wp:wrapPolygon edited="0">
                <wp:start x="-449" y="-450"/>
                <wp:lineTo x="-449" y="21600"/>
                <wp:lineTo x="21555" y="21600"/>
                <wp:lineTo x="21555" y="-450"/>
                <wp:lineTo x="-449" y="-450"/>
              </wp:wrapPolygon>
            </wp:wrapThrough>
            <wp:docPr id="5" name="Grafik 1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1B907E9-B6F5-5E40-BB18-1A3E8E6A22C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1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1B907E9-B6F5-5E40-BB18-1A3E8E6A22C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6305" cy="914400"/>
                    </a:xfrm>
                    <a:prstGeom prst="rect">
                      <a:avLst/>
                    </a:prstGeom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0ADE">
        <w:t>Freundliche Grüße</w:t>
      </w:r>
    </w:p>
    <w:p w14:paraId="47ECCD59" w14:textId="0E4E2AB8" w:rsidR="000F17E4" w:rsidRPr="00DD0ADE" w:rsidRDefault="00D94F37" w:rsidP="00DD0AD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5A178CC4" w14:textId="77777777" w:rsidR="00DD0ADE" w:rsidRDefault="00D94F37" w:rsidP="00D94F37">
      <w:pPr>
        <w:tabs>
          <w:tab w:val="left" w:pos="5670"/>
        </w:tabs>
        <w:rPr>
          <w:rFonts w:ascii="Calibri" w:hAnsi="Calibri" w:cs="Calibri"/>
          <w:color w:val="8EAADB" w:themeColor="accent1" w:themeTint="99"/>
        </w:rPr>
      </w:pPr>
      <w:r w:rsidRPr="00D94F37">
        <w:rPr>
          <w:rFonts w:ascii="Calibri" w:hAnsi="Calibri" w:cs="Calibri"/>
          <w:color w:val="8EAADB" w:themeColor="accent1" w:themeTint="99"/>
        </w:rPr>
        <w:t>•</w:t>
      </w:r>
    </w:p>
    <w:p w14:paraId="520189AA" w14:textId="77777777" w:rsidR="00DD0ADE" w:rsidRDefault="00DD0ADE" w:rsidP="00DD0ADE">
      <w:pPr>
        <w:tabs>
          <w:tab w:val="left" w:pos="5670"/>
        </w:tabs>
        <w:rPr>
          <w:rFonts w:ascii="Calibri" w:hAnsi="Calibri" w:cs="Calibri"/>
          <w:color w:val="8EAADB" w:themeColor="accent1" w:themeTint="99"/>
        </w:rPr>
      </w:pPr>
      <w:r w:rsidRPr="00D94F37">
        <w:rPr>
          <w:rFonts w:ascii="Calibri" w:hAnsi="Calibri" w:cs="Calibri"/>
          <w:color w:val="8EAADB" w:themeColor="accent1" w:themeTint="99"/>
        </w:rPr>
        <w:t>•</w:t>
      </w:r>
    </w:p>
    <w:p w14:paraId="1E5CE4D3" w14:textId="4E48D7BE" w:rsidR="000F17E4" w:rsidRPr="00DD0ADE" w:rsidRDefault="00DD0ADE" w:rsidP="00D94F37">
      <w:pPr>
        <w:tabs>
          <w:tab w:val="left" w:pos="5670"/>
        </w:tabs>
        <w:rPr>
          <w:noProof/>
        </w:rPr>
      </w:pPr>
      <w:r w:rsidRPr="00DD0ADE">
        <w:t>Karin Lang</w:t>
      </w:r>
      <w:r w:rsidR="00D94F37" w:rsidRPr="00DD0ADE">
        <w:rPr>
          <w:noProof/>
        </w:rPr>
        <w:tab/>
      </w:r>
    </w:p>
    <w:p w14:paraId="3C4E3C65" w14:textId="4CB3267E" w:rsidR="00AD4D66" w:rsidRDefault="00AD4D66" w:rsidP="00FB5A7E"/>
    <w:sectPr w:rsidR="00AD4D66" w:rsidSect="00C709B7">
      <w:headerReference w:type="default" r:id="rId9"/>
      <w:footerReference w:type="default" r:id="rId10"/>
      <w:pgSz w:w="11906" w:h="16838"/>
      <w:pgMar w:top="2552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E76B6F" w14:textId="77777777" w:rsidR="00F95938" w:rsidRDefault="00F95938" w:rsidP="00140D38">
      <w:pPr>
        <w:spacing w:line="240" w:lineRule="auto"/>
      </w:pPr>
      <w:r>
        <w:separator/>
      </w:r>
    </w:p>
  </w:endnote>
  <w:endnote w:type="continuationSeparator" w:id="0">
    <w:p w14:paraId="0C4F8D78" w14:textId="77777777" w:rsidR="00F95938" w:rsidRDefault="00F95938" w:rsidP="00140D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93DBAD" w14:textId="4151DC51" w:rsidR="00083D42" w:rsidRDefault="002670E1">
    <w:pPr>
      <w:pStyle w:val="Fuzeile"/>
      <w:rPr>
        <w:b/>
        <w:bCs/>
        <w:color w:val="7F7F7F" w:themeColor="text1" w:themeTint="80"/>
        <w:sz w:val="24"/>
        <w:szCs w:val="24"/>
      </w:rPr>
    </w:pPr>
    <w:r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D4AC7BB" wp14:editId="1D44EA63">
              <wp:simplePos x="0" y="0"/>
              <wp:positionH relativeFrom="column">
                <wp:posOffset>-45085</wp:posOffset>
              </wp:positionH>
              <wp:positionV relativeFrom="paragraph">
                <wp:posOffset>81915</wp:posOffset>
              </wp:positionV>
              <wp:extent cx="269631" cy="269631"/>
              <wp:effectExtent l="0" t="0" r="0" b="0"/>
              <wp:wrapNone/>
              <wp:docPr id="4" name="Oval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631" cy="269631"/>
                      </a:xfrm>
                      <a:prstGeom prst="ellipse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4">
                          <a:shade val="50000"/>
                        </a:schemeClr>
                      </a:lnRef>
                      <a:fillRef idx="1">
                        <a:schemeClr val="accent4"/>
                      </a:fillRef>
                      <a:effectRef idx="0">
                        <a:schemeClr val="accent4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="http://schemas.microsoft.com/office/word/2018/wordml" xmlns:w16cex="http://schemas.microsoft.com/office/word/2018/wordml/cex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oval w14:anchorId="41529D95" id="Oval 4" o:spid="_x0000_s1026" style="position:absolute;margin-left:-3.55pt;margin-top:6.45pt;width:21.25pt;height:21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" fillcolor="#ffc000 [3207]" stroked="f" strokeweight="1pt">
              <v:stroke joinstyle="miter"/>
            </v:oval>
          </w:pict>
        </mc:Fallback>
      </mc:AlternateContent>
    </w:r>
  </w:p>
  <w:p w14:paraId="443A9E22" w14:textId="159E675A" w:rsidR="00D53440" w:rsidRPr="00083D42" w:rsidRDefault="00F41B0B" w:rsidP="002670E1">
    <w:pPr>
      <w:pStyle w:val="Fuzeile"/>
      <w:rPr>
        <w:b/>
        <w:bCs/>
      </w:rPr>
    </w:pPr>
    <w:r w:rsidRPr="00083D42"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BEE3AC0" wp14:editId="5DEAD921">
              <wp:simplePos x="0" y="0"/>
              <wp:positionH relativeFrom="page">
                <wp:posOffset>107950</wp:posOffset>
              </wp:positionH>
              <wp:positionV relativeFrom="page">
                <wp:posOffset>7560945</wp:posOffset>
              </wp:positionV>
              <wp:extent cx="252000" cy="0"/>
              <wp:effectExtent l="0" t="0" r="0" b="0"/>
              <wp:wrapNone/>
              <wp:docPr id="3" name="Gerader Verbinde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ex="http://schemas.microsoft.com/office/word/2018/wordml/cex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EEE6E9E" id="Gerader Verbinder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595.35pt" to="28.3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D53440" w:rsidRPr="00083D42"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FBBBC1" wp14:editId="711281FF">
              <wp:simplePos x="0" y="0"/>
              <wp:positionH relativeFrom="page">
                <wp:posOffset>107950</wp:posOffset>
              </wp:positionH>
              <wp:positionV relativeFrom="page">
                <wp:posOffset>5346700</wp:posOffset>
              </wp:positionV>
              <wp:extent cx="360000" cy="0"/>
              <wp:effectExtent l="0" t="0" r="0" b="0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ex="http://schemas.microsoft.com/office/word/2018/wordml/cex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813C96B" id="Gerader Verbinde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421pt" to="36.8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2670E1">
      <w:rPr>
        <w:b/>
        <w:bCs/>
        <w:color w:val="7F7F7F" w:themeColor="text1" w:themeTint="80"/>
        <w:sz w:val="24"/>
        <w:szCs w:val="24"/>
      </w:rPr>
      <w:t xml:space="preserve">        </w:t>
    </w:r>
    <w:r w:rsidR="00083D42" w:rsidRPr="00083D42">
      <w:rPr>
        <w:b/>
        <w:bCs/>
        <w:color w:val="7F7F7F" w:themeColor="text1" w:themeTint="80"/>
        <w:sz w:val="24"/>
        <w:szCs w:val="24"/>
      </w:rPr>
      <w:t>Pflicht- und Geschäftsangaben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C64FEB" w14:textId="77777777" w:rsidR="00F95938" w:rsidRDefault="00F95938" w:rsidP="00140D38">
      <w:pPr>
        <w:spacing w:line="240" w:lineRule="auto"/>
      </w:pPr>
      <w:r>
        <w:separator/>
      </w:r>
    </w:p>
  </w:footnote>
  <w:footnote w:type="continuationSeparator" w:id="0">
    <w:p w14:paraId="09B79242" w14:textId="77777777" w:rsidR="00F95938" w:rsidRDefault="00F95938" w:rsidP="00140D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ECDCE8" w14:textId="5B390AAD" w:rsidR="008479E3" w:rsidRDefault="009D6F3E" w:rsidP="00815F18">
    <w:pPr>
      <w:pStyle w:val="Kopfzeile"/>
      <w:jc w:val="center"/>
    </w:pPr>
    <w:r>
      <w:rPr>
        <w:b/>
        <w:bCs/>
        <w:noProof/>
        <w:color w:val="000000" w:themeColor="text1"/>
        <w:sz w:val="56"/>
        <w:szCs w:val="56"/>
        <w:lang w:eastAsia="de-DE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9FE23D0" wp14:editId="51F3B3BA">
              <wp:simplePos x="0" y="0"/>
              <wp:positionH relativeFrom="column">
                <wp:posOffset>2278380</wp:posOffset>
              </wp:positionH>
              <wp:positionV relativeFrom="paragraph">
                <wp:posOffset>31115</wp:posOffset>
              </wp:positionV>
              <wp:extent cx="1111828" cy="1091046"/>
              <wp:effectExtent l="0" t="0" r="0" b="0"/>
              <wp:wrapNone/>
              <wp:docPr id="9" name="Oval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11828" cy="1091046"/>
                      </a:xfrm>
                      <a:prstGeom prst="ellipse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C8942AD" w14:textId="53BAE7EC" w:rsidR="009D6F3E" w:rsidRPr="009D6F3E" w:rsidRDefault="009D6F3E" w:rsidP="009D6F3E">
                          <w:pPr>
                            <w:rPr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oval w14:anchorId="29FE23D0" id="Oval 9" o:spid="_x0000_s1026" style="position:absolute;left:0;text-align:left;margin-left:179.4pt;margin-top:2.45pt;width:87.55pt;height:85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" fillcolor="#ffc000 [3207]" stroked="f" strokeweight="1pt">
              <v:stroke joinstyle="miter"/>
              <v:textbox>
                <w:txbxContent>
                  <w:p w14:paraId="6C8942AD" w14:textId="53BAE7EC" w:rsidR="009D6F3E" w:rsidRPr="009D6F3E" w:rsidRDefault="009D6F3E" w:rsidP="009D6F3E">
                    <w:pPr>
                      <w:rPr>
                        <w:sz w:val="32"/>
                        <w:szCs w:val="32"/>
                      </w:rPr>
                    </w:pPr>
                  </w:p>
                </w:txbxContent>
              </v:textbox>
            </v:oval>
          </w:pict>
        </mc:Fallback>
      </mc:AlternateContent>
    </w:r>
  </w:p>
  <w:p w14:paraId="64EAF995" w14:textId="57BB2891" w:rsidR="00D84F88" w:rsidRDefault="009D6F3E" w:rsidP="00815F18">
    <w:pPr>
      <w:pStyle w:val="Kopfzeile"/>
      <w:jc w:val="center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0128A76" wp14:editId="2B318C4B">
              <wp:simplePos x="0" y="0"/>
              <wp:positionH relativeFrom="column">
                <wp:posOffset>2204608</wp:posOffset>
              </wp:positionH>
              <wp:positionV relativeFrom="paragraph">
                <wp:posOffset>102870</wp:posOffset>
              </wp:positionV>
              <wp:extent cx="1918073" cy="537882"/>
              <wp:effectExtent l="0" t="0" r="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18073" cy="53788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D79C6DD" w14:textId="77777777" w:rsidR="009D6F3E" w:rsidRPr="009D6F3E" w:rsidRDefault="009D6F3E" w:rsidP="009D6F3E">
                          <w:pPr>
                            <w:rPr>
                              <w:b/>
                              <w:bCs/>
                              <w:color w:val="404040" w:themeColor="text1" w:themeTint="BF"/>
                              <w:sz w:val="32"/>
                              <w:szCs w:val="32"/>
                            </w:rPr>
                          </w:pPr>
                          <w:proofErr w:type="spellStart"/>
                          <w:r w:rsidRPr="009D6F3E">
                            <w:rPr>
                              <w:b/>
                              <w:bCs/>
                              <w:color w:val="404040" w:themeColor="text1" w:themeTint="BF"/>
                              <w:sz w:val="56"/>
                              <w:szCs w:val="56"/>
                            </w:rPr>
                            <w:t>muster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0128A76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27" type="#_x0000_t202" style="position:absolute;left:0;text-align:left;margin-left:173.6pt;margin-top:8.1pt;width:151.05pt;height:42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" filled="f" stroked="f" strokeweight=".5pt">
              <v:textbox>
                <w:txbxContent>
                  <w:p w14:paraId="4D79C6DD" w14:textId="77777777" w:rsidR="009D6F3E" w:rsidRPr="009D6F3E" w:rsidRDefault="009D6F3E" w:rsidP="009D6F3E">
                    <w:pPr>
                      <w:rPr>
                        <w:b/>
                        <w:bCs/>
                        <w:color w:val="404040" w:themeColor="text1" w:themeTint="BF"/>
                        <w:sz w:val="32"/>
                        <w:szCs w:val="32"/>
                      </w:rPr>
                    </w:pPr>
                    <w:proofErr w:type="spellStart"/>
                    <w:r w:rsidRPr="009D6F3E">
                      <w:rPr>
                        <w:b/>
                        <w:bCs/>
                        <w:color w:val="404040" w:themeColor="text1" w:themeTint="BF"/>
                        <w:sz w:val="56"/>
                        <w:szCs w:val="56"/>
                      </w:rPr>
                      <w:t>muster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  <w:p w14:paraId="35546BD6" w14:textId="04AA0000" w:rsidR="008479E3" w:rsidRPr="00D84F88" w:rsidRDefault="00503EF8" w:rsidP="002B6672">
    <w:pPr>
      <w:pStyle w:val="KeinLeerraum"/>
      <w:pBdr>
        <w:bottom w:val="single" w:sz="4" w:space="1" w:color="auto"/>
      </w:pBdr>
      <w:ind w:right="-2"/>
      <w:jc w:val="center"/>
      <w:rPr>
        <w:color w:val="7F7F7F" w:themeColor="text1" w:themeTint="80"/>
        <w:sz w:val="52"/>
        <w:szCs w:val="52"/>
      </w:rPr>
    </w:pPr>
    <w:r w:rsidRPr="008479E3">
      <w:rPr>
        <w:b/>
        <w:bCs/>
        <w:noProof/>
        <w:color w:val="FFC000" w:themeColor="accent4"/>
        <w:sz w:val="56"/>
        <w:szCs w:val="56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FAE6F2" wp14:editId="08CEC430">
              <wp:simplePos x="0" y="0"/>
              <wp:positionH relativeFrom="page">
                <wp:posOffset>107950</wp:posOffset>
              </wp:positionH>
              <wp:positionV relativeFrom="page">
                <wp:posOffset>3780790</wp:posOffset>
              </wp:positionV>
              <wp:extent cx="252000" cy="0"/>
              <wp:effectExtent l="0" t="0" r="0" b="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ex="http://schemas.microsoft.com/office/word/2018/wordml/cex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72E9915" id="Gerader Verbinde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297.7pt" to="28.3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8479E3" w:rsidRPr="00D84F88">
      <w:rPr>
        <w:b/>
        <w:bCs/>
        <w:color w:val="7F7F7F" w:themeColor="text1" w:themeTint="80"/>
        <w:sz w:val="56"/>
        <w:szCs w:val="56"/>
      </w:rPr>
      <w:t>Brie</w:t>
    </w:r>
    <w:r w:rsidR="009D6F3E">
      <w:rPr>
        <w:b/>
        <w:bCs/>
        <w:color w:val="7F7F7F" w:themeColor="text1" w:themeTint="80"/>
        <w:sz w:val="56"/>
        <w:szCs w:val="56"/>
      </w:rPr>
      <w:t xml:space="preserve">f                </w:t>
    </w:r>
    <w:r w:rsidR="008479E3" w:rsidRPr="00D84F88">
      <w:rPr>
        <w:b/>
        <w:bCs/>
        <w:color w:val="7F7F7F" w:themeColor="text1" w:themeTint="80"/>
        <w:sz w:val="56"/>
        <w:szCs w:val="56"/>
      </w:rPr>
      <w:t>GmbH</w:t>
    </w:r>
  </w:p>
  <w:p w14:paraId="7CF4B37F" w14:textId="55DB5AD9" w:rsidR="00D84F88" w:rsidRPr="00D84F88" w:rsidRDefault="00D84F88" w:rsidP="00815F18">
    <w:pPr>
      <w:pStyle w:val="KeinLeerraum"/>
      <w:ind w:right="-2"/>
      <w:jc w:val="center"/>
      <w:rPr>
        <w:color w:val="7F7F7F" w:themeColor="text1" w:themeTint="80"/>
        <w:sz w:val="32"/>
        <w:szCs w:val="32"/>
      </w:rPr>
    </w:pPr>
  </w:p>
  <w:p w14:paraId="077F366E" w14:textId="2D858092" w:rsidR="00D84F88" w:rsidRDefault="00D84F88" w:rsidP="00815F18">
    <w:pPr>
      <w:pStyle w:val="KeinLeerraum"/>
      <w:ind w:right="-2"/>
      <w:jc w:val="center"/>
    </w:pPr>
  </w:p>
  <w:p w14:paraId="63615691" w14:textId="75F7AFA8" w:rsidR="00815F18" w:rsidRPr="008479E3" w:rsidRDefault="00815F18" w:rsidP="00D84F88">
    <w:pPr>
      <w:pStyle w:val="KeinLeerraum"/>
      <w:ind w:right="-2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A447E"/>
    <w:multiLevelType w:val="hybridMultilevel"/>
    <w:tmpl w:val="9BDCC75C"/>
    <w:lvl w:ilvl="0" w:tplc="6E5E9C52">
      <w:start w:val="17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844CCB"/>
    <w:multiLevelType w:val="hybridMultilevel"/>
    <w:tmpl w:val="F7BCB304"/>
    <w:lvl w:ilvl="0" w:tplc="84DA006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1D5233"/>
    <w:multiLevelType w:val="hybridMultilevel"/>
    <w:tmpl w:val="9B14C7EE"/>
    <w:lvl w:ilvl="0" w:tplc="26FCE0E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unkel-Razum, Dr. Kathrin">
    <w15:presenceInfo w15:providerId="AD" w15:userId="S::Kathrin.Kunkel-Razum@duden.de::96d67fe4-9a35-4ef6-bab5-b6ba2e95c97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de-DE" w:vendorID="64" w:dllVersion="131078" w:nlCheck="1" w:checkStyle="1"/>
  <w:proofState w:spelling="clean" w:grammar="clean"/>
  <w:revisionView w:markup="0"/>
  <w:doNotTrackMove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A7E"/>
    <w:rsid w:val="0001155E"/>
    <w:rsid w:val="000315C5"/>
    <w:rsid w:val="00050AA0"/>
    <w:rsid w:val="00083D42"/>
    <w:rsid w:val="000A1C1F"/>
    <w:rsid w:val="000A3661"/>
    <w:rsid w:val="000F17E4"/>
    <w:rsid w:val="00105784"/>
    <w:rsid w:val="00134F16"/>
    <w:rsid w:val="00137BA0"/>
    <w:rsid w:val="00140D38"/>
    <w:rsid w:val="0016254C"/>
    <w:rsid w:val="001A1421"/>
    <w:rsid w:val="001C6820"/>
    <w:rsid w:val="00201C87"/>
    <w:rsid w:val="002136B9"/>
    <w:rsid w:val="00231292"/>
    <w:rsid w:val="002670E1"/>
    <w:rsid w:val="00273A07"/>
    <w:rsid w:val="00287FBA"/>
    <w:rsid w:val="00290217"/>
    <w:rsid w:val="002B6672"/>
    <w:rsid w:val="003867EE"/>
    <w:rsid w:val="003960DE"/>
    <w:rsid w:val="003C1C5E"/>
    <w:rsid w:val="003F3409"/>
    <w:rsid w:val="00463475"/>
    <w:rsid w:val="004B38B5"/>
    <w:rsid w:val="004B5454"/>
    <w:rsid w:val="00503EF8"/>
    <w:rsid w:val="005234B9"/>
    <w:rsid w:val="00545BDB"/>
    <w:rsid w:val="00573115"/>
    <w:rsid w:val="005F1F72"/>
    <w:rsid w:val="0062666C"/>
    <w:rsid w:val="00630A6A"/>
    <w:rsid w:val="00650388"/>
    <w:rsid w:val="00672B05"/>
    <w:rsid w:val="00697536"/>
    <w:rsid w:val="006B15E0"/>
    <w:rsid w:val="006C5ED3"/>
    <w:rsid w:val="006D0195"/>
    <w:rsid w:val="006E59E2"/>
    <w:rsid w:val="00733594"/>
    <w:rsid w:val="00756B0D"/>
    <w:rsid w:val="00763448"/>
    <w:rsid w:val="007970C1"/>
    <w:rsid w:val="007C03D3"/>
    <w:rsid w:val="007E080A"/>
    <w:rsid w:val="007E3060"/>
    <w:rsid w:val="00813492"/>
    <w:rsid w:val="00815F18"/>
    <w:rsid w:val="00822618"/>
    <w:rsid w:val="008312FC"/>
    <w:rsid w:val="008479E3"/>
    <w:rsid w:val="008940FD"/>
    <w:rsid w:val="00903F93"/>
    <w:rsid w:val="009408D9"/>
    <w:rsid w:val="009637FD"/>
    <w:rsid w:val="009A1043"/>
    <w:rsid w:val="009D6F3E"/>
    <w:rsid w:val="009F373A"/>
    <w:rsid w:val="009F4117"/>
    <w:rsid w:val="00AD4D66"/>
    <w:rsid w:val="00B3538E"/>
    <w:rsid w:val="00B92D00"/>
    <w:rsid w:val="00C01E0A"/>
    <w:rsid w:val="00C07AA6"/>
    <w:rsid w:val="00C709B7"/>
    <w:rsid w:val="00CA16EA"/>
    <w:rsid w:val="00CE7E77"/>
    <w:rsid w:val="00CF01A0"/>
    <w:rsid w:val="00D53440"/>
    <w:rsid w:val="00D65727"/>
    <w:rsid w:val="00D84F88"/>
    <w:rsid w:val="00D94F37"/>
    <w:rsid w:val="00D950E3"/>
    <w:rsid w:val="00DB3EE1"/>
    <w:rsid w:val="00DC7E33"/>
    <w:rsid w:val="00DD0ADE"/>
    <w:rsid w:val="00DE74A9"/>
    <w:rsid w:val="00DF0400"/>
    <w:rsid w:val="00E00DC1"/>
    <w:rsid w:val="00E30EEA"/>
    <w:rsid w:val="00E61894"/>
    <w:rsid w:val="00E66608"/>
    <w:rsid w:val="00EB7368"/>
    <w:rsid w:val="00EE7017"/>
    <w:rsid w:val="00F34EFC"/>
    <w:rsid w:val="00F41B0B"/>
    <w:rsid w:val="00F514E2"/>
    <w:rsid w:val="00F76F78"/>
    <w:rsid w:val="00F852D2"/>
    <w:rsid w:val="00F95938"/>
    <w:rsid w:val="00FB5A7E"/>
    <w:rsid w:val="00FB69C7"/>
    <w:rsid w:val="00FD58DF"/>
    <w:rsid w:val="00FF367E"/>
    <w:rsid w:val="00FF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29F46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73A0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40D38"/>
  </w:style>
  <w:style w:type="paragraph" w:styleId="Fuzeile">
    <w:name w:val="footer"/>
    <w:basedOn w:val="Standard"/>
    <w:link w:val="Fu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140D38"/>
  </w:style>
  <w:style w:type="paragraph" w:styleId="KeinLeerraum">
    <w:name w:val="No Spacing"/>
    <w:uiPriority w:val="1"/>
    <w:qFormat/>
    <w:rsid w:val="008479E3"/>
    <w:pPr>
      <w:spacing w:line="240" w:lineRule="auto"/>
    </w:pPr>
  </w:style>
  <w:style w:type="paragraph" w:styleId="Listenabsatz">
    <w:name w:val="List Paragraph"/>
    <w:basedOn w:val="Standard"/>
    <w:uiPriority w:val="34"/>
    <w:qFormat/>
    <w:rsid w:val="00D65727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97536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697536"/>
    <w:rPr>
      <w:rFonts w:ascii="Times New Roman" w:hAnsi="Times New Roman" w:cs="Times New Roman"/>
      <w:sz w:val="18"/>
      <w:szCs w:val="18"/>
    </w:rPr>
  </w:style>
  <w:style w:type="character" w:styleId="Link">
    <w:name w:val="Hyperlink"/>
    <w:basedOn w:val="Absatzstandardschriftart"/>
    <w:uiPriority w:val="99"/>
    <w:unhideWhenUsed/>
    <w:rsid w:val="00545BDB"/>
    <w:rPr>
      <w:color w:val="0563C1" w:themeColor="hyperlink"/>
      <w:u w:val="single"/>
    </w:rPr>
  </w:style>
  <w:style w:type="character" w:customStyle="1" w:styleId="UnresolvedMention">
    <w:name w:val="Unresolved Mention"/>
    <w:basedOn w:val="Absatzstandardschriftart"/>
    <w:uiPriority w:val="99"/>
    <w:semiHidden/>
    <w:unhideWhenUsed/>
    <w:rsid w:val="00545BDB"/>
    <w:rPr>
      <w:color w:val="605E5C"/>
      <w:shd w:val="clear" w:color="auto" w:fill="E1DFDD"/>
    </w:rPr>
  </w:style>
  <w:style w:type="character" w:styleId="GesichteterLink">
    <w:name w:val="FollowedHyperlink"/>
    <w:basedOn w:val="Absatzstandardschriftart"/>
    <w:uiPriority w:val="99"/>
    <w:semiHidden/>
    <w:unhideWhenUsed/>
    <w:rsid w:val="003F3409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73A0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40D38"/>
  </w:style>
  <w:style w:type="paragraph" w:styleId="Fuzeile">
    <w:name w:val="footer"/>
    <w:basedOn w:val="Standard"/>
    <w:link w:val="Fu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140D38"/>
  </w:style>
  <w:style w:type="paragraph" w:styleId="KeinLeerraum">
    <w:name w:val="No Spacing"/>
    <w:uiPriority w:val="1"/>
    <w:qFormat/>
    <w:rsid w:val="008479E3"/>
    <w:pPr>
      <w:spacing w:line="240" w:lineRule="auto"/>
    </w:pPr>
  </w:style>
  <w:style w:type="paragraph" w:styleId="Listenabsatz">
    <w:name w:val="List Paragraph"/>
    <w:basedOn w:val="Standard"/>
    <w:uiPriority w:val="34"/>
    <w:qFormat/>
    <w:rsid w:val="00D65727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97536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697536"/>
    <w:rPr>
      <w:rFonts w:ascii="Times New Roman" w:hAnsi="Times New Roman" w:cs="Times New Roman"/>
      <w:sz w:val="18"/>
      <w:szCs w:val="18"/>
    </w:rPr>
  </w:style>
  <w:style w:type="character" w:styleId="Link">
    <w:name w:val="Hyperlink"/>
    <w:basedOn w:val="Absatzstandardschriftart"/>
    <w:uiPriority w:val="99"/>
    <w:unhideWhenUsed/>
    <w:rsid w:val="00545BDB"/>
    <w:rPr>
      <w:color w:val="0563C1" w:themeColor="hyperlink"/>
      <w:u w:val="single"/>
    </w:rPr>
  </w:style>
  <w:style w:type="character" w:customStyle="1" w:styleId="UnresolvedMention">
    <w:name w:val="Unresolved Mention"/>
    <w:basedOn w:val="Absatzstandardschriftart"/>
    <w:uiPriority w:val="99"/>
    <w:semiHidden/>
    <w:unhideWhenUsed/>
    <w:rsid w:val="00545BDB"/>
    <w:rPr>
      <w:color w:val="605E5C"/>
      <w:shd w:val="clear" w:color="auto" w:fill="E1DFDD"/>
    </w:rPr>
  </w:style>
  <w:style w:type="character" w:styleId="GesichteterLink">
    <w:name w:val="FollowedHyperlink"/>
    <w:basedOn w:val="Absatzstandardschriftart"/>
    <w:uiPriority w:val="99"/>
    <w:semiHidden/>
    <w:unhideWhenUsed/>
    <w:rsid w:val="003F34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47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3" Type="http://schemas.microsoft.com/office/2011/relationships/people" Target="peop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1070</Characters>
  <Application>Microsoft Macintosh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Britta</cp:lastModifiedBy>
  <cp:revision>2</cp:revision>
  <cp:lastPrinted>2020-03-25T11:18:00Z</cp:lastPrinted>
  <dcterms:created xsi:type="dcterms:W3CDTF">2020-10-10T12:31:00Z</dcterms:created>
  <dcterms:modified xsi:type="dcterms:W3CDTF">2020-10-10T12:31:00Z</dcterms:modified>
</cp:coreProperties>
</file>